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53" w:rsidRDefault="00775D53" w:rsidP="00775D53">
      <w:pPr>
        <w:pStyle w:val="a5"/>
        <w:jc w:val="center"/>
        <w:rPr>
          <w:color w:val="343338"/>
        </w:rPr>
      </w:pPr>
      <w:r>
        <w:rPr>
          <w:color w:val="343338"/>
        </w:rPr>
        <w:t xml:space="preserve">                                                                                                                                                                             проект </w:t>
      </w:r>
    </w:p>
    <w:p w:rsidR="00775D53" w:rsidRDefault="00775D53" w:rsidP="00775D5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775D53" w:rsidRPr="008729C3" w:rsidRDefault="00775D53" w:rsidP="00775D5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75D53" w:rsidRPr="008729C3" w:rsidRDefault="00775D53" w:rsidP="00775D53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775D53" w:rsidRPr="008729C3" w:rsidRDefault="00652A44" w:rsidP="00775D5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31" style="position:absolute;left:0;text-align:left;z-index:251667456" from="-21pt,7.2pt" to="474pt,7.2pt" strokeweight="6pt">
            <v:stroke linestyle="thickBetweenThin"/>
          </v:line>
        </w:pict>
      </w:r>
    </w:p>
    <w:p w:rsidR="00775D53" w:rsidRPr="008729C3" w:rsidRDefault="00775D53" w:rsidP="00775D53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775D53" w:rsidRPr="008729C3" w:rsidRDefault="00775D53" w:rsidP="00775D5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775D53" w:rsidRPr="00292641" w:rsidRDefault="00775D53" w:rsidP="00775D53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A76CE" w:rsidRPr="0098524A" w:rsidRDefault="00DA76CE" w:rsidP="00775D5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1811F5" w:rsidRPr="0098524A" w:rsidRDefault="001811F5">
      <w:pPr>
        <w:pStyle w:val="a3"/>
        <w:spacing w:before="10"/>
        <w:rPr>
          <w:sz w:val="28"/>
          <w:szCs w:val="28"/>
          <w:lang w:val="ru-RU"/>
        </w:rPr>
      </w:pPr>
    </w:p>
    <w:p w:rsidR="001811F5" w:rsidRPr="0098524A" w:rsidRDefault="006A7661">
      <w:pPr>
        <w:pStyle w:val="a3"/>
        <w:spacing w:line="244" w:lineRule="auto"/>
        <w:ind w:left="191" w:right="5017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Об определении форм  участия  граждан в обеспечении первичных мер </w:t>
      </w:r>
      <w:r w:rsidRPr="0098524A">
        <w:rPr>
          <w:color w:val="211F26"/>
          <w:sz w:val="28"/>
          <w:szCs w:val="28"/>
          <w:lang w:val="ru-RU"/>
        </w:rPr>
        <w:t xml:space="preserve">пожарной </w:t>
      </w:r>
      <w:r w:rsidRPr="0098524A">
        <w:rPr>
          <w:color w:val="313136"/>
          <w:sz w:val="28"/>
          <w:szCs w:val="28"/>
          <w:lang w:val="ru-RU"/>
        </w:rPr>
        <w:t>безопасности на</w:t>
      </w:r>
      <w:r w:rsidRPr="0098524A">
        <w:rPr>
          <w:color w:val="313136"/>
          <w:spacing w:val="-25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территории</w:t>
      </w:r>
    </w:p>
    <w:p w:rsidR="001811F5" w:rsidRPr="0098524A" w:rsidRDefault="00DA76CE">
      <w:pPr>
        <w:pStyle w:val="a3"/>
        <w:spacing w:before="6" w:line="247" w:lineRule="auto"/>
        <w:ind w:left="197" w:right="5718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>Трубчевского</w:t>
      </w:r>
      <w:r w:rsidR="006A7661" w:rsidRPr="0098524A">
        <w:rPr>
          <w:color w:val="313136"/>
          <w:sz w:val="28"/>
          <w:szCs w:val="28"/>
          <w:lang w:val="ru-RU"/>
        </w:rPr>
        <w:t xml:space="preserve"> городского поселения </w:t>
      </w:r>
      <w:r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="006A7661" w:rsidRPr="0098524A">
        <w:rPr>
          <w:color w:val="313136"/>
          <w:sz w:val="28"/>
          <w:szCs w:val="28"/>
          <w:lang w:val="ru-RU"/>
        </w:rPr>
        <w:t xml:space="preserve"> муниципального района Брянской области</w:t>
      </w:r>
    </w:p>
    <w:p w:rsidR="001811F5" w:rsidRPr="0098524A" w:rsidRDefault="001811F5">
      <w:pPr>
        <w:pStyle w:val="a3"/>
        <w:spacing w:before="1"/>
        <w:rPr>
          <w:sz w:val="28"/>
          <w:szCs w:val="28"/>
          <w:lang w:val="ru-RU"/>
        </w:rPr>
      </w:pPr>
    </w:p>
    <w:p w:rsidR="001811F5" w:rsidRPr="0098524A" w:rsidRDefault="006A7661">
      <w:pPr>
        <w:pStyle w:val="a3"/>
        <w:spacing w:before="1"/>
        <w:ind w:left="913"/>
        <w:jc w:val="both"/>
        <w:rPr>
          <w:sz w:val="28"/>
          <w:szCs w:val="28"/>
          <w:lang w:val="ru-RU"/>
        </w:rPr>
      </w:pPr>
      <w:r w:rsidRPr="0098524A">
        <w:rPr>
          <w:color w:val="313136"/>
          <w:w w:val="105"/>
          <w:sz w:val="28"/>
          <w:szCs w:val="28"/>
          <w:lang w:val="ru-RU"/>
        </w:rPr>
        <w:t xml:space="preserve">В соответствии с Федеральными законами от 18 ноября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1994 г. </w:t>
      </w:r>
      <w:r w:rsidRPr="0098524A">
        <w:rPr>
          <w:rFonts w:ascii="Arial" w:hAnsi="Arial"/>
          <w:color w:val="313136"/>
          <w:w w:val="105"/>
          <w:sz w:val="28"/>
          <w:szCs w:val="28"/>
          <w:lang w:val="ru-RU"/>
        </w:rPr>
        <w:t xml:space="preserve">№ </w:t>
      </w:r>
      <w:r w:rsidRPr="0098524A">
        <w:rPr>
          <w:color w:val="313136"/>
          <w:w w:val="105"/>
          <w:sz w:val="28"/>
          <w:szCs w:val="28"/>
          <w:lang w:val="ru-RU"/>
        </w:rPr>
        <w:t>69-ФЗ</w:t>
      </w:r>
    </w:p>
    <w:p w:rsidR="001811F5" w:rsidRPr="0098524A" w:rsidRDefault="006A7661" w:rsidP="00DA76CE">
      <w:pPr>
        <w:pStyle w:val="a3"/>
        <w:spacing w:before="11" w:line="242" w:lineRule="auto"/>
        <w:ind w:left="206" w:right="150" w:hanging="4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«О пожарной безопасности», от 6 октября 2003 года </w:t>
      </w:r>
      <w:r w:rsidRPr="0098524A">
        <w:rPr>
          <w:rFonts w:ascii="Arial" w:hAnsi="Arial"/>
          <w:color w:val="313136"/>
          <w:sz w:val="28"/>
          <w:szCs w:val="28"/>
          <w:lang w:val="ru-RU"/>
        </w:rPr>
        <w:t xml:space="preserve">№ </w:t>
      </w:r>
      <w:r w:rsidRPr="0098524A">
        <w:rPr>
          <w:color w:val="424248"/>
          <w:sz w:val="28"/>
          <w:szCs w:val="28"/>
          <w:lang w:val="ru-RU"/>
        </w:rPr>
        <w:t xml:space="preserve">131-ФЗ </w:t>
      </w:r>
      <w:r w:rsidRPr="0098524A">
        <w:rPr>
          <w:color w:val="313136"/>
          <w:sz w:val="28"/>
          <w:szCs w:val="28"/>
          <w:lang w:val="ru-RU"/>
        </w:rPr>
        <w:t xml:space="preserve">«Об общих принципах организации местного самоуправления в Российской Федерации» и в целях определения форм участия граждан в обеспечении первичных  мер </w:t>
      </w:r>
      <w:r w:rsidRPr="0098524A">
        <w:rPr>
          <w:color w:val="211F26"/>
          <w:sz w:val="28"/>
          <w:szCs w:val="28"/>
          <w:lang w:val="ru-RU"/>
        </w:rPr>
        <w:t xml:space="preserve">пожарной </w:t>
      </w:r>
      <w:r w:rsidRPr="0098524A">
        <w:rPr>
          <w:color w:val="313136"/>
          <w:sz w:val="28"/>
          <w:szCs w:val="28"/>
          <w:lang w:val="ru-RU"/>
        </w:rPr>
        <w:t xml:space="preserve">безопасности на территории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 xml:space="preserve">городского поселения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>муниципального района Брянской</w:t>
      </w:r>
      <w:r w:rsidRPr="0098524A">
        <w:rPr>
          <w:color w:val="313136"/>
          <w:spacing w:val="-19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области</w:t>
      </w:r>
    </w:p>
    <w:p w:rsidR="001811F5" w:rsidRPr="0098524A" w:rsidRDefault="006A7661">
      <w:pPr>
        <w:pStyle w:val="a3"/>
        <w:spacing w:line="309" w:lineRule="exact"/>
        <w:ind w:left="922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>ПОСТАНОВЛЯЮ:</w:t>
      </w:r>
    </w:p>
    <w:p w:rsidR="001811F5" w:rsidRPr="0098524A" w:rsidRDefault="006A7661">
      <w:pPr>
        <w:pStyle w:val="a3"/>
        <w:spacing w:before="16" w:line="242" w:lineRule="auto"/>
        <w:ind w:left="215" w:right="169" w:firstLine="710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1. Определить, что формами участия граждан в  обеспечении  первичных мер пожарной безопасности на территории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 xml:space="preserve"> городского поселения </w:t>
      </w:r>
      <w:r w:rsidR="00DA76CE" w:rsidRPr="0098524A">
        <w:rPr>
          <w:color w:val="313136"/>
          <w:sz w:val="28"/>
          <w:szCs w:val="28"/>
          <w:lang w:val="ru-RU"/>
        </w:rPr>
        <w:t xml:space="preserve">Трубчевского </w:t>
      </w:r>
      <w:r w:rsidRPr="0098524A">
        <w:rPr>
          <w:color w:val="313136"/>
          <w:sz w:val="28"/>
          <w:szCs w:val="28"/>
          <w:lang w:val="ru-RU"/>
        </w:rPr>
        <w:t xml:space="preserve"> муниципального района Брянской области</w:t>
      </w:r>
      <w:r w:rsidRPr="0098524A">
        <w:rPr>
          <w:color w:val="313136"/>
          <w:spacing w:val="21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являются:</w:t>
      </w:r>
    </w:p>
    <w:p w:rsidR="001811F5" w:rsidRPr="0098524A" w:rsidRDefault="006A7661">
      <w:pPr>
        <w:pStyle w:val="a3"/>
        <w:spacing w:before="11"/>
        <w:ind w:left="921"/>
        <w:jc w:val="both"/>
        <w:rPr>
          <w:sz w:val="28"/>
          <w:szCs w:val="28"/>
          <w:lang w:val="ru-RU"/>
        </w:rPr>
      </w:pPr>
      <w:r w:rsidRPr="0098524A">
        <w:rPr>
          <w:color w:val="424248"/>
          <w:sz w:val="28"/>
          <w:szCs w:val="28"/>
          <w:lang w:val="ru-RU"/>
        </w:rPr>
        <w:t xml:space="preserve">-соблюдение </w:t>
      </w:r>
      <w:r w:rsidRPr="0098524A">
        <w:rPr>
          <w:color w:val="313136"/>
          <w:sz w:val="28"/>
          <w:szCs w:val="28"/>
          <w:lang w:val="ru-RU"/>
        </w:rPr>
        <w:t>правил пожарной безопасности на работе и в быту;</w:t>
      </w:r>
    </w:p>
    <w:p w:rsidR="001811F5" w:rsidRPr="0098524A" w:rsidRDefault="006A7661">
      <w:pPr>
        <w:pStyle w:val="a3"/>
        <w:spacing w:before="12"/>
        <w:ind w:left="220" w:right="134" w:firstLine="706"/>
        <w:jc w:val="both"/>
        <w:rPr>
          <w:sz w:val="28"/>
          <w:szCs w:val="28"/>
          <w:lang w:val="ru-RU"/>
        </w:rPr>
      </w:pPr>
      <w:r w:rsidRPr="0098524A">
        <w:rPr>
          <w:color w:val="313136"/>
          <w:w w:val="105"/>
          <w:sz w:val="28"/>
          <w:szCs w:val="28"/>
          <w:lang w:val="ru-RU"/>
        </w:rPr>
        <w:t xml:space="preserve">-наличие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в </w:t>
      </w:r>
      <w:r w:rsidR="00DA76CE" w:rsidRPr="0098524A">
        <w:rPr>
          <w:color w:val="313136"/>
          <w:w w:val="105"/>
          <w:sz w:val="28"/>
          <w:szCs w:val="28"/>
          <w:lang w:val="ru-RU"/>
        </w:rPr>
        <w:t xml:space="preserve">имеющихся 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 строениях, находящихся в их собственности, первичных средств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тушения </w:t>
      </w:r>
      <w:r w:rsidRPr="0098524A">
        <w:rPr>
          <w:color w:val="313136"/>
          <w:w w:val="105"/>
          <w:sz w:val="28"/>
          <w:szCs w:val="28"/>
          <w:lang w:val="ru-RU"/>
        </w:rPr>
        <w:t>пожаров;</w:t>
      </w:r>
    </w:p>
    <w:p w:rsidR="001811F5" w:rsidRPr="0098524A" w:rsidRDefault="006A7661">
      <w:pPr>
        <w:pStyle w:val="a3"/>
        <w:spacing w:before="13" w:line="249" w:lineRule="auto"/>
        <w:ind w:left="219" w:right="153" w:firstLine="706"/>
        <w:jc w:val="both"/>
        <w:rPr>
          <w:sz w:val="28"/>
          <w:szCs w:val="28"/>
          <w:lang w:val="ru-RU"/>
        </w:rPr>
      </w:pPr>
      <w:r w:rsidRPr="0098524A">
        <w:rPr>
          <w:color w:val="424248"/>
          <w:sz w:val="28"/>
          <w:szCs w:val="28"/>
          <w:lang w:val="ru-RU"/>
        </w:rPr>
        <w:t>-немедленн</w:t>
      </w:r>
      <w:r w:rsidRPr="0098524A">
        <w:rPr>
          <w:color w:val="5B5B60"/>
          <w:spacing w:val="3"/>
          <w:sz w:val="28"/>
          <w:szCs w:val="28"/>
          <w:lang w:val="ru-RU"/>
        </w:rPr>
        <w:t>о</w:t>
      </w:r>
      <w:r w:rsidRPr="0098524A">
        <w:rPr>
          <w:color w:val="424248"/>
          <w:spacing w:val="3"/>
          <w:sz w:val="28"/>
          <w:szCs w:val="28"/>
          <w:lang w:val="ru-RU"/>
        </w:rPr>
        <w:t xml:space="preserve">е </w:t>
      </w:r>
      <w:r w:rsidRPr="0098524A">
        <w:rPr>
          <w:color w:val="424248"/>
          <w:sz w:val="28"/>
          <w:szCs w:val="28"/>
          <w:lang w:val="ru-RU"/>
        </w:rPr>
        <w:t xml:space="preserve">информирование </w:t>
      </w:r>
      <w:r w:rsidRPr="0098524A">
        <w:rPr>
          <w:color w:val="313136"/>
          <w:sz w:val="28"/>
          <w:szCs w:val="28"/>
          <w:lang w:val="ru-RU"/>
        </w:rPr>
        <w:t>пожарной</w:t>
      </w:r>
      <w:r w:rsidRPr="0098524A">
        <w:rPr>
          <w:color w:val="313136"/>
          <w:spacing w:val="67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 xml:space="preserve">охраны  об  </w:t>
      </w:r>
      <w:r w:rsidRPr="0098524A">
        <w:rPr>
          <w:color w:val="424248"/>
          <w:sz w:val="28"/>
          <w:szCs w:val="28"/>
          <w:lang w:val="ru-RU"/>
        </w:rPr>
        <w:t xml:space="preserve">угрозе </w:t>
      </w:r>
      <w:r w:rsidRPr="0098524A">
        <w:rPr>
          <w:color w:val="313136"/>
          <w:sz w:val="28"/>
          <w:szCs w:val="28"/>
          <w:lang w:val="ru-RU"/>
        </w:rPr>
        <w:t>возникновения пожара или его</w:t>
      </w:r>
      <w:r w:rsidRPr="0098524A">
        <w:rPr>
          <w:color w:val="313136"/>
          <w:spacing w:val="20"/>
          <w:sz w:val="28"/>
          <w:szCs w:val="28"/>
          <w:lang w:val="ru-RU"/>
        </w:rPr>
        <w:t xml:space="preserve"> </w:t>
      </w:r>
      <w:proofErr w:type="gramStart"/>
      <w:r w:rsidRPr="0098524A">
        <w:rPr>
          <w:color w:val="313136"/>
          <w:sz w:val="28"/>
          <w:szCs w:val="28"/>
          <w:lang w:val="ru-RU"/>
        </w:rPr>
        <w:t>обнаружении</w:t>
      </w:r>
      <w:proofErr w:type="gramEnd"/>
      <w:r w:rsidRPr="0098524A">
        <w:rPr>
          <w:color w:val="313136"/>
          <w:sz w:val="28"/>
          <w:szCs w:val="28"/>
          <w:lang w:val="ru-RU"/>
        </w:rPr>
        <w:t>;</w:t>
      </w:r>
    </w:p>
    <w:p w:rsidR="001811F5" w:rsidRPr="0098524A" w:rsidRDefault="006A7661">
      <w:pPr>
        <w:pStyle w:val="a3"/>
        <w:spacing w:line="244" w:lineRule="auto"/>
        <w:ind w:left="229" w:right="152" w:firstLine="701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-принятие </w:t>
      </w:r>
      <w:r w:rsidR="0098524A" w:rsidRPr="0098524A">
        <w:rPr>
          <w:color w:val="424248"/>
          <w:sz w:val="28"/>
          <w:szCs w:val="28"/>
          <w:lang w:val="ru-RU"/>
        </w:rPr>
        <w:t xml:space="preserve">посильных </w:t>
      </w:r>
      <w:r w:rsidRPr="0098524A">
        <w:rPr>
          <w:color w:val="424248"/>
          <w:sz w:val="28"/>
          <w:szCs w:val="28"/>
          <w:lang w:val="ru-RU"/>
        </w:rPr>
        <w:t xml:space="preserve"> мер </w:t>
      </w:r>
      <w:r w:rsidRPr="0098524A">
        <w:rPr>
          <w:color w:val="313136"/>
          <w:sz w:val="28"/>
          <w:szCs w:val="28"/>
          <w:lang w:val="ru-RU"/>
        </w:rPr>
        <w:t xml:space="preserve">по спасению людей, имущества </w:t>
      </w:r>
      <w:r w:rsidRPr="0098524A">
        <w:rPr>
          <w:color w:val="424248"/>
          <w:sz w:val="28"/>
          <w:szCs w:val="28"/>
          <w:lang w:val="ru-RU"/>
        </w:rPr>
        <w:t xml:space="preserve">и </w:t>
      </w:r>
      <w:r w:rsidRPr="0098524A">
        <w:rPr>
          <w:color w:val="313136"/>
          <w:sz w:val="28"/>
          <w:szCs w:val="28"/>
          <w:lang w:val="ru-RU"/>
        </w:rPr>
        <w:t>тушению пожара до прибытия пожарной охраны;</w:t>
      </w:r>
    </w:p>
    <w:p w:rsidR="001811F5" w:rsidRPr="0098524A" w:rsidRDefault="006A7661">
      <w:pPr>
        <w:pStyle w:val="a3"/>
        <w:spacing w:before="4"/>
        <w:ind w:left="936"/>
        <w:jc w:val="both"/>
        <w:rPr>
          <w:sz w:val="28"/>
          <w:szCs w:val="28"/>
          <w:lang w:val="ru-RU"/>
        </w:rPr>
      </w:pPr>
      <w:r w:rsidRPr="0098524A">
        <w:rPr>
          <w:color w:val="313136"/>
          <w:sz w:val="28"/>
          <w:szCs w:val="28"/>
          <w:lang w:val="ru-RU"/>
        </w:rPr>
        <w:t xml:space="preserve">-оказание </w:t>
      </w:r>
      <w:r w:rsidR="00DA76CE" w:rsidRPr="0098524A">
        <w:rPr>
          <w:color w:val="424248"/>
          <w:sz w:val="28"/>
          <w:szCs w:val="28"/>
          <w:lang w:val="ru-RU"/>
        </w:rPr>
        <w:t>содействия</w:t>
      </w:r>
      <w:r w:rsidRPr="0098524A">
        <w:rPr>
          <w:color w:val="424248"/>
          <w:sz w:val="28"/>
          <w:szCs w:val="28"/>
          <w:lang w:val="ru-RU"/>
        </w:rPr>
        <w:t xml:space="preserve"> </w:t>
      </w:r>
      <w:r w:rsidR="00DA76CE" w:rsidRPr="0098524A">
        <w:rPr>
          <w:color w:val="313136"/>
          <w:sz w:val="28"/>
          <w:szCs w:val="28"/>
          <w:lang w:val="ru-RU"/>
        </w:rPr>
        <w:t>п</w:t>
      </w:r>
      <w:r w:rsidRPr="0098524A">
        <w:rPr>
          <w:color w:val="313136"/>
          <w:sz w:val="28"/>
          <w:szCs w:val="28"/>
          <w:lang w:val="ru-RU"/>
        </w:rPr>
        <w:t>ожарной охране при тушении пожара;</w:t>
      </w:r>
    </w:p>
    <w:p w:rsidR="001811F5" w:rsidRPr="0098524A" w:rsidRDefault="006A7661">
      <w:pPr>
        <w:pStyle w:val="a3"/>
        <w:spacing w:before="2" w:line="244" w:lineRule="auto"/>
        <w:ind w:left="236" w:right="125" w:firstLine="704"/>
        <w:jc w:val="both"/>
        <w:rPr>
          <w:sz w:val="28"/>
          <w:szCs w:val="28"/>
          <w:lang w:val="ru-RU"/>
        </w:rPr>
      </w:pPr>
      <w:r w:rsidRPr="0098524A">
        <w:rPr>
          <w:color w:val="313136"/>
          <w:spacing w:val="-8"/>
          <w:sz w:val="28"/>
          <w:szCs w:val="28"/>
          <w:lang w:val="ru-RU"/>
        </w:rPr>
        <w:t>-выполнени</w:t>
      </w:r>
      <w:r w:rsidRPr="0098524A">
        <w:rPr>
          <w:color w:val="5B5B60"/>
          <w:spacing w:val="-8"/>
          <w:sz w:val="28"/>
          <w:szCs w:val="28"/>
          <w:lang w:val="ru-RU"/>
        </w:rPr>
        <w:t xml:space="preserve">е </w:t>
      </w:r>
      <w:r w:rsidR="00DA76CE" w:rsidRPr="0098524A">
        <w:rPr>
          <w:color w:val="424248"/>
          <w:spacing w:val="3"/>
          <w:sz w:val="28"/>
          <w:szCs w:val="28"/>
          <w:lang w:val="ru-RU"/>
        </w:rPr>
        <w:t>пре</w:t>
      </w:r>
      <w:r w:rsidRPr="0098524A">
        <w:rPr>
          <w:color w:val="5B5B60"/>
          <w:spacing w:val="3"/>
          <w:sz w:val="28"/>
          <w:szCs w:val="28"/>
          <w:lang w:val="ru-RU"/>
        </w:rPr>
        <w:t>д</w:t>
      </w:r>
      <w:r w:rsidRPr="0098524A">
        <w:rPr>
          <w:color w:val="424248"/>
          <w:spacing w:val="3"/>
          <w:sz w:val="28"/>
          <w:szCs w:val="28"/>
          <w:lang w:val="ru-RU"/>
        </w:rPr>
        <w:t>писан</w:t>
      </w:r>
      <w:r w:rsidRPr="0098524A">
        <w:rPr>
          <w:color w:val="5B5B60"/>
          <w:spacing w:val="7"/>
          <w:sz w:val="28"/>
          <w:szCs w:val="28"/>
          <w:lang w:val="ru-RU"/>
        </w:rPr>
        <w:t>и</w:t>
      </w:r>
      <w:r w:rsidRPr="0098524A">
        <w:rPr>
          <w:color w:val="424248"/>
          <w:spacing w:val="7"/>
          <w:sz w:val="28"/>
          <w:szCs w:val="28"/>
          <w:lang w:val="ru-RU"/>
        </w:rPr>
        <w:t xml:space="preserve">й </w:t>
      </w:r>
      <w:r w:rsidRPr="0098524A">
        <w:rPr>
          <w:color w:val="313136"/>
          <w:sz w:val="28"/>
          <w:szCs w:val="28"/>
          <w:lang w:val="ru-RU"/>
        </w:rPr>
        <w:t xml:space="preserve">и иных </w:t>
      </w:r>
      <w:r w:rsidRPr="0098524A">
        <w:rPr>
          <w:color w:val="424248"/>
          <w:sz w:val="28"/>
          <w:szCs w:val="28"/>
          <w:lang w:val="ru-RU"/>
        </w:rPr>
        <w:t xml:space="preserve">законных </w:t>
      </w:r>
      <w:r w:rsidRPr="0098524A">
        <w:rPr>
          <w:color w:val="313136"/>
          <w:sz w:val="28"/>
          <w:szCs w:val="28"/>
          <w:lang w:val="ru-RU"/>
        </w:rPr>
        <w:t xml:space="preserve">требований </w:t>
      </w:r>
      <w:r w:rsidRPr="0098524A">
        <w:rPr>
          <w:color w:val="424248"/>
          <w:sz w:val="28"/>
          <w:szCs w:val="28"/>
          <w:lang w:val="ru-RU"/>
        </w:rPr>
        <w:t xml:space="preserve">должностных </w:t>
      </w:r>
      <w:r w:rsidRPr="0098524A">
        <w:rPr>
          <w:color w:val="313136"/>
          <w:sz w:val="28"/>
          <w:szCs w:val="28"/>
          <w:lang w:val="ru-RU"/>
        </w:rPr>
        <w:t xml:space="preserve">лиц </w:t>
      </w:r>
      <w:r w:rsidRPr="0098524A">
        <w:rPr>
          <w:color w:val="313136"/>
          <w:spacing w:val="-1"/>
          <w:w w:val="103"/>
          <w:sz w:val="28"/>
          <w:szCs w:val="28"/>
          <w:lang w:val="ru-RU"/>
        </w:rPr>
        <w:t>государственно</w:t>
      </w:r>
      <w:r w:rsidR="00DA76CE" w:rsidRPr="0098524A">
        <w:rPr>
          <w:color w:val="313136"/>
          <w:w w:val="103"/>
          <w:sz w:val="28"/>
          <w:szCs w:val="28"/>
          <w:lang w:val="ru-RU"/>
        </w:rPr>
        <w:t xml:space="preserve">го пожарного </w:t>
      </w:r>
      <w:r w:rsidR="00DA76CE" w:rsidRPr="0098524A">
        <w:rPr>
          <w:color w:val="424248"/>
          <w:sz w:val="28"/>
          <w:szCs w:val="28"/>
          <w:lang w:val="ru-RU"/>
        </w:rPr>
        <w:t>над</w:t>
      </w:r>
      <w:r w:rsidRPr="0098524A">
        <w:rPr>
          <w:color w:val="424248"/>
          <w:sz w:val="28"/>
          <w:szCs w:val="28"/>
          <w:lang w:val="ru-RU"/>
        </w:rPr>
        <w:t>зора;</w:t>
      </w:r>
    </w:p>
    <w:p w:rsidR="001811F5" w:rsidRPr="0098524A" w:rsidRDefault="006A7661">
      <w:pPr>
        <w:pStyle w:val="a3"/>
        <w:spacing w:before="1" w:line="247" w:lineRule="auto"/>
        <w:ind w:left="237" w:right="102" w:firstLine="708"/>
        <w:jc w:val="both"/>
        <w:rPr>
          <w:sz w:val="28"/>
          <w:szCs w:val="28"/>
          <w:lang w:val="ru-RU"/>
        </w:rPr>
      </w:pPr>
      <w:r w:rsidRPr="0098524A">
        <w:rPr>
          <w:color w:val="313136"/>
          <w:spacing w:val="-5"/>
          <w:w w:val="105"/>
          <w:sz w:val="28"/>
          <w:szCs w:val="28"/>
          <w:lang w:val="ru-RU"/>
        </w:rPr>
        <w:t>-предоста</w:t>
      </w:r>
      <w:r w:rsidRPr="0098524A">
        <w:rPr>
          <w:color w:val="5B5B60"/>
          <w:spacing w:val="-5"/>
          <w:w w:val="105"/>
          <w:sz w:val="28"/>
          <w:szCs w:val="28"/>
          <w:lang w:val="ru-RU"/>
        </w:rPr>
        <w:t>в</w:t>
      </w:r>
      <w:r w:rsidRPr="0098524A">
        <w:rPr>
          <w:color w:val="757479"/>
          <w:spacing w:val="-5"/>
          <w:w w:val="105"/>
          <w:sz w:val="28"/>
          <w:szCs w:val="28"/>
          <w:lang w:val="ru-RU"/>
        </w:rPr>
        <w:t>ле</w:t>
      </w:r>
      <w:r w:rsidRPr="0098524A">
        <w:rPr>
          <w:color w:val="424248"/>
          <w:spacing w:val="4"/>
          <w:w w:val="105"/>
          <w:sz w:val="28"/>
          <w:szCs w:val="28"/>
          <w:lang w:val="ru-RU"/>
        </w:rPr>
        <w:t>н</w:t>
      </w:r>
      <w:r w:rsidRPr="0098524A">
        <w:rPr>
          <w:color w:val="5B5B60"/>
          <w:spacing w:val="4"/>
          <w:w w:val="105"/>
          <w:sz w:val="28"/>
          <w:szCs w:val="28"/>
          <w:lang w:val="ru-RU"/>
        </w:rPr>
        <w:t>ие</w:t>
      </w:r>
      <w:r w:rsidRPr="0098524A">
        <w:rPr>
          <w:color w:val="5B5B60"/>
          <w:spacing w:val="78"/>
          <w:w w:val="105"/>
          <w:sz w:val="28"/>
          <w:szCs w:val="28"/>
          <w:lang w:val="ru-RU"/>
        </w:rPr>
        <w:t xml:space="preserve">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в </w:t>
      </w:r>
      <w:r w:rsidR="00DA76CE" w:rsidRPr="0098524A">
        <w:rPr>
          <w:color w:val="424248"/>
          <w:w w:val="105"/>
          <w:sz w:val="28"/>
          <w:szCs w:val="28"/>
          <w:lang w:val="ru-RU"/>
        </w:rPr>
        <w:t>п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орядке,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установленном законодательством, возможности </w:t>
      </w:r>
      <w:r w:rsidR="00DA76CE" w:rsidRPr="0098524A">
        <w:rPr>
          <w:color w:val="424248"/>
          <w:spacing w:val="-3"/>
          <w:w w:val="105"/>
          <w:sz w:val="28"/>
          <w:szCs w:val="28"/>
          <w:lang w:val="ru-RU"/>
        </w:rPr>
        <w:t xml:space="preserve">должностным </w:t>
      </w:r>
      <w:r w:rsidRPr="0098524A">
        <w:rPr>
          <w:color w:val="424248"/>
          <w:spacing w:val="-3"/>
          <w:w w:val="105"/>
          <w:sz w:val="28"/>
          <w:szCs w:val="28"/>
          <w:lang w:val="ru-RU"/>
        </w:rPr>
        <w:t xml:space="preserve">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лицам государственного пожарного надзора проводить </w:t>
      </w:r>
      <w:r w:rsidRPr="0098524A">
        <w:rPr>
          <w:color w:val="313136"/>
          <w:spacing w:val="-4"/>
          <w:w w:val="105"/>
          <w:sz w:val="28"/>
          <w:szCs w:val="28"/>
          <w:lang w:val="ru-RU"/>
        </w:rPr>
        <w:t>обсле</w:t>
      </w:r>
      <w:r w:rsidR="00DA76CE" w:rsidRPr="0098524A">
        <w:rPr>
          <w:color w:val="5B5B60"/>
          <w:spacing w:val="-4"/>
          <w:w w:val="105"/>
          <w:sz w:val="28"/>
          <w:szCs w:val="28"/>
          <w:lang w:val="ru-RU"/>
        </w:rPr>
        <w:t>д</w:t>
      </w:r>
      <w:r w:rsidR="00DA76CE" w:rsidRPr="0098524A">
        <w:rPr>
          <w:color w:val="424248"/>
          <w:w w:val="105"/>
          <w:sz w:val="28"/>
          <w:szCs w:val="28"/>
          <w:lang w:val="ru-RU"/>
        </w:rPr>
        <w:t>овани</w:t>
      </w:r>
      <w:r w:rsidRPr="0098524A">
        <w:rPr>
          <w:color w:val="424248"/>
          <w:w w:val="105"/>
          <w:sz w:val="28"/>
          <w:szCs w:val="28"/>
          <w:lang w:val="ru-RU"/>
        </w:rPr>
        <w:t xml:space="preserve">я </w:t>
      </w:r>
      <w:r w:rsidRPr="0098524A">
        <w:rPr>
          <w:color w:val="313136"/>
          <w:w w:val="105"/>
          <w:sz w:val="28"/>
          <w:szCs w:val="28"/>
          <w:lang w:val="ru-RU"/>
        </w:rPr>
        <w:t xml:space="preserve">и </w:t>
      </w:r>
      <w:proofErr w:type="gramStart"/>
      <w:r w:rsidRPr="0098524A">
        <w:rPr>
          <w:color w:val="313136"/>
          <w:w w:val="105"/>
          <w:sz w:val="28"/>
          <w:szCs w:val="28"/>
          <w:lang w:val="ru-RU"/>
        </w:rPr>
        <w:t>проверки</w:t>
      </w:r>
      <w:proofErr w:type="gramEnd"/>
      <w:r w:rsidRPr="0098524A">
        <w:rPr>
          <w:color w:val="313136"/>
          <w:w w:val="105"/>
          <w:sz w:val="28"/>
          <w:szCs w:val="28"/>
          <w:lang w:val="ru-RU"/>
        </w:rPr>
        <w:t xml:space="preserve"> принадлежащих им производственных, хозяйственных, </w:t>
      </w:r>
      <w:r w:rsidRPr="0098524A">
        <w:rPr>
          <w:color w:val="5B5B60"/>
          <w:spacing w:val="7"/>
          <w:w w:val="105"/>
          <w:sz w:val="28"/>
          <w:szCs w:val="28"/>
          <w:lang w:val="ru-RU"/>
        </w:rPr>
        <w:t>жи</w:t>
      </w:r>
      <w:r w:rsidRPr="0098524A">
        <w:rPr>
          <w:color w:val="757479"/>
          <w:spacing w:val="7"/>
          <w:w w:val="105"/>
          <w:sz w:val="28"/>
          <w:szCs w:val="28"/>
          <w:lang w:val="ru-RU"/>
        </w:rPr>
        <w:t>л</w:t>
      </w:r>
      <w:r w:rsidRPr="0098524A">
        <w:rPr>
          <w:color w:val="5B5B60"/>
          <w:spacing w:val="7"/>
          <w:w w:val="105"/>
          <w:sz w:val="28"/>
          <w:szCs w:val="28"/>
          <w:lang w:val="ru-RU"/>
        </w:rPr>
        <w:t>ы</w:t>
      </w:r>
      <w:r w:rsidRPr="0098524A">
        <w:rPr>
          <w:color w:val="424248"/>
          <w:spacing w:val="7"/>
          <w:w w:val="105"/>
          <w:sz w:val="28"/>
          <w:szCs w:val="28"/>
          <w:lang w:val="ru-RU"/>
        </w:rPr>
        <w:t xml:space="preserve">х </w:t>
      </w:r>
      <w:r w:rsidRPr="0098524A">
        <w:rPr>
          <w:color w:val="424248"/>
          <w:w w:val="105"/>
          <w:sz w:val="28"/>
          <w:szCs w:val="28"/>
          <w:lang w:val="ru-RU"/>
        </w:rPr>
        <w:t xml:space="preserve">и иных </w:t>
      </w:r>
      <w:r w:rsidRPr="0098524A">
        <w:rPr>
          <w:color w:val="313136"/>
          <w:w w:val="105"/>
          <w:sz w:val="28"/>
          <w:szCs w:val="28"/>
          <w:lang w:val="ru-RU"/>
        </w:rPr>
        <w:t>помещений и строений в целях контроля за соблюдением тр</w:t>
      </w:r>
      <w:r w:rsidRPr="0098524A">
        <w:rPr>
          <w:color w:val="5B5B60"/>
          <w:w w:val="105"/>
          <w:sz w:val="28"/>
          <w:szCs w:val="28"/>
          <w:lang w:val="ru-RU"/>
        </w:rPr>
        <w:t>е</w:t>
      </w:r>
      <w:r w:rsidRPr="0098524A">
        <w:rPr>
          <w:color w:val="757479"/>
          <w:w w:val="105"/>
          <w:sz w:val="28"/>
          <w:szCs w:val="28"/>
          <w:lang w:val="ru-RU"/>
        </w:rPr>
        <w:t>б</w:t>
      </w:r>
      <w:r w:rsidRPr="0098524A">
        <w:rPr>
          <w:color w:val="5B5B60"/>
          <w:w w:val="105"/>
          <w:sz w:val="28"/>
          <w:szCs w:val="28"/>
          <w:lang w:val="ru-RU"/>
        </w:rPr>
        <w:t xml:space="preserve">ований </w:t>
      </w:r>
      <w:r w:rsidR="00DA76CE" w:rsidRPr="0098524A">
        <w:rPr>
          <w:color w:val="424248"/>
          <w:spacing w:val="3"/>
          <w:w w:val="105"/>
          <w:sz w:val="28"/>
          <w:szCs w:val="28"/>
          <w:lang w:val="ru-RU"/>
        </w:rPr>
        <w:t>п</w:t>
      </w:r>
      <w:r w:rsidRPr="0098524A">
        <w:rPr>
          <w:color w:val="424248"/>
          <w:spacing w:val="3"/>
          <w:w w:val="105"/>
          <w:sz w:val="28"/>
          <w:szCs w:val="28"/>
          <w:lang w:val="ru-RU"/>
        </w:rPr>
        <w:t>о</w:t>
      </w:r>
      <w:r w:rsidRPr="0098524A">
        <w:rPr>
          <w:color w:val="5B5B60"/>
          <w:spacing w:val="3"/>
          <w:w w:val="105"/>
          <w:sz w:val="28"/>
          <w:szCs w:val="28"/>
          <w:lang w:val="ru-RU"/>
        </w:rPr>
        <w:t>ж</w:t>
      </w:r>
      <w:r w:rsidRPr="0098524A">
        <w:rPr>
          <w:color w:val="424248"/>
          <w:spacing w:val="3"/>
          <w:w w:val="105"/>
          <w:sz w:val="28"/>
          <w:szCs w:val="28"/>
          <w:lang w:val="ru-RU"/>
        </w:rPr>
        <w:t xml:space="preserve">арной </w:t>
      </w:r>
      <w:r w:rsidRPr="0098524A">
        <w:rPr>
          <w:color w:val="313136"/>
          <w:w w:val="105"/>
          <w:sz w:val="28"/>
          <w:szCs w:val="28"/>
          <w:lang w:val="ru-RU"/>
        </w:rPr>
        <w:t>безопасности и пресечения их нарушений;</w:t>
      </w:r>
    </w:p>
    <w:p w:rsidR="001811F5" w:rsidRPr="0098524A" w:rsidRDefault="006A7661">
      <w:pPr>
        <w:pStyle w:val="a3"/>
        <w:spacing w:line="247" w:lineRule="auto"/>
        <w:ind w:left="242" w:right="109" w:firstLine="708"/>
        <w:jc w:val="both"/>
        <w:rPr>
          <w:color w:val="313136"/>
          <w:w w:val="105"/>
          <w:sz w:val="28"/>
          <w:szCs w:val="28"/>
          <w:lang w:val="ru-RU"/>
        </w:rPr>
      </w:pPr>
      <w:r w:rsidRPr="0098524A">
        <w:rPr>
          <w:color w:val="313136"/>
          <w:w w:val="103"/>
          <w:sz w:val="28"/>
          <w:szCs w:val="28"/>
          <w:lang w:val="ru-RU"/>
        </w:rPr>
        <w:t>-иные,</w:t>
      </w:r>
      <w:r w:rsidRPr="0098524A">
        <w:rPr>
          <w:color w:val="313136"/>
          <w:spacing w:val="31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4"/>
          <w:sz w:val="28"/>
          <w:szCs w:val="28"/>
          <w:lang w:val="ru-RU"/>
        </w:rPr>
        <w:t>н</w:t>
      </w:r>
      <w:r w:rsidR="00DA76CE" w:rsidRPr="0098524A">
        <w:rPr>
          <w:color w:val="313136"/>
          <w:w w:val="104"/>
          <w:sz w:val="28"/>
          <w:szCs w:val="28"/>
          <w:lang w:val="ru-RU"/>
        </w:rPr>
        <w:t xml:space="preserve">е запрещенные </w:t>
      </w:r>
      <w:r w:rsidRPr="0098524A">
        <w:rPr>
          <w:color w:val="5B5B60"/>
          <w:spacing w:val="22"/>
          <w:sz w:val="28"/>
          <w:szCs w:val="28"/>
          <w:lang w:val="ru-RU"/>
        </w:rPr>
        <w:t xml:space="preserve"> </w:t>
      </w:r>
      <w:r w:rsidR="00DA76CE" w:rsidRPr="0098524A">
        <w:rPr>
          <w:color w:val="757479"/>
          <w:w w:val="97"/>
          <w:sz w:val="28"/>
          <w:szCs w:val="28"/>
          <w:lang w:val="ru-RU"/>
        </w:rPr>
        <w:t xml:space="preserve"> д</w:t>
      </w:r>
      <w:r w:rsidRPr="0098524A">
        <w:rPr>
          <w:color w:val="424248"/>
          <w:spacing w:val="-1"/>
          <w:w w:val="101"/>
          <w:sz w:val="28"/>
          <w:szCs w:val="28"/>
          <w:lang w:val="ru-RU"/>
        </w:rPr>
        <w:t>ействующи</w:t>
      </w:r>
      <w:r w:rsidRPr="0098524A">
        <w:rPr>
          <w:color w:val="424248"/>
          <w:w w:val="101"/>
          <w:sz w:val="28"/>
          <w:szCs w:val="28"/>
          <w:lang w:val="ru-RU"/>
        </w:rPr>
        <w:t>м</w:t>
      </w:r>
      <w:r w:rsidRPr="0098524A">
        <w:rPr>
          <w:color w:val="424248"/>
          <w:sz w:val="28"/>
          <w:szCs w:val="28"/>
          <w:lang w:val="ru-RU"/>
        </w:rPr>
        <w:t xml:space="preserve"> </w:t>
      </w:r>
      <w:r w:rsidRPr="0098524A">
        <w:rPr>
          <w:color w:val="424248"/>
          <w:spacing w:val="-4"/>
          <w:sz w:val="28"/>
          <w:szCs w:val="28"/>
          <w:lang w:val="ru-RU"/>
        </w:rPr>
        <w:t xml:space="preserve"> </w:t>
      </w:r>
      <w:r w:rsidRPr="0098524A">
        <w:rPr>
          <w:color w:val="313136"/>
          <w:w w:val="104"/>
          <w:sz w:val="28"/>
          <w:szCs w:val="28"/>
          <w:lang w:val="ru-RU"/>
        </w:rPr>
        <w:t>законодательством</w:t>
      </w:r>
      <w:r w:rsidRPr="0098524A">
        <w:rPr>
          <w:color w:val="313136"/>
          <w:spacing w:val="2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>форм</w:t>
      </w:r>
      <w:r w:rsidRPr="0098524A">
        <w:rPr>
          <w:color w:val="313136"/>
          <w:w w:val="102"/>
          <w:sz w:val="28"/>
          <w:szCs w:val="28"/>
          <w:lang w:val="ru-RU"/>
        </w:rPr>
        <w:t>ы</w:t>
      </w:r>
      <w:r w:rsidRPr="0098524A">
        <w:rPr>
          <w:color w:val="31313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30"/>
          <w:sz w:val="28"/>
          <w:szCs w:val="28"/>
          <w:lang w:val="ru-RU"/>
        </w:rPr>
        <w:t xml:space="preserve"> </w:t>
      </w:r>
      <w:r w:rsidRPr="0098524A">
        <w:rPr>
          <w:color w:val="313136"/>
          <w:w w:val="102"/>
          <w:sz w:val="28"/>
          <w:szCs w:val="28"/>
          <w:lang w:val="ru-RU"/>
        </w:rPr>
        <w:t xml:space="preserve">участия </w:t>
      </w:r>
      <w:r w:rsidRPr="0098524A">
        <w:rPr>
          <w:color w:val="313136"/>
          <w:spacing w:val="-1"/>
          <w:sz w:val="28"/>
          <w:szCs w:val="28"/>
          <w:lang w:val="ru-RU"/>
        </w:rPr>
        <w:t>гражда</w:t>
      </w:r>
      <w:r w:rsidRPr="0098524A">
        <w:rPr>
          <w:color w:val="313136"/>
          <w:sz w:val="28"/>
          <w:szCs w:val="28"/>
          <w:lang w:val="ru-RU"/>
        </w:rPr>
        <w:t>н</w:t>
      </w:r>
      <w:r w:rsidRPr="0098524A">
        <w:rPr>
          <w:color w:val="313136"/>
          <w:spacing w:val="27"/>
          <w:sz w:val="28"/>
          <w:szCs w:val="28"/>
          <w:lang w:val="ru-RU"/>
        </w:rPr>
        <w:t xml:space="preserve"> </w:t>
      </w:r>
      <w:r w:rsidRPr="0098524A">
        <w:rPr>
          <w:color w:val="313136"/>
          <w:w w:val="101"/>
          <w:sz w:val="28"/>
          <w:szCs w:val="28"/>
          <w:lang w:val="ru-RU"/>
        </w:rPr>
        <w:t>в</w:t>
      </w:r>
      <w:r w:rsidRPr="0098524A">
        <w:rPr>
          <w:color w:val="313136"/>
          <w:spacing w:val="8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р</w:t>
      </w:r>
      <w:r w:rsidR="00DA76CE" w:rsidRPr="0098524A">
        <w:rPr>
          <w:color w:val="313136"/>
          <w:sz w:val="28"/>
          <w:szCs w:val="28"/>
          <w:lang w:val="ru-RU"/>
        </w:rPr>
        <w:t xml:space="preserve">еализации первичных </w:t>
      </w:r>
      <w:r w:rsidRPr="0098524A">
        <w:rPr>
          <w:color w:val="424248"/>
          <w:spacing w:val="24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1"/>
          <w:sz w:val="28"/>
          <w:szCs w:val="28"/>
          <w:lang w:val="ru-RU"/>
        </w:rPr>
        <w:t>ме</w:t>
      </w:r>
      <w:r w:rsidRPr="0098524A">
        <w:rPr>
          <w:color w:val="313136"/>
          <w:w w:val="101"/>
          <w:sz w:val="28"/>
          <w:szCs w:val="28"/>
          <w:lang w:val="ru-RU"/>
        </w:rPr>
        <w:t>р</w:t>
      </w:r>
      <w:r w:rsidRPr="0098524A">
        <w:rPr>
          <w:color w:val="313136"/>
          <w:spacing w:val="11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1"/>
          <w:sz w:val="28"/>
          <w:szCs w:val="28"/>
          <w:lang w:val="ru-RU"/>
        </w:rPr>
        <w:t>пожарно</w:t>
      </w:r>
      <w:r w:rsidRPr="0098524A">
        <w:rPr>
          <w:color w:val="313136"/>
          <w:w w:val="101"/>
          <w:sz w:val="28"/>
          <w:szCs w:val="28"/>
          <w:lang w:val="ru-RU"/>
        </w:rPr>
        <w:t>й</w:t>
      </w:r>
      <w:r w:rsidRPr="0098524A">
        <w:rPr>
          <w:color w:val="313136"/>
          <w:spacing w:val="29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3"/>
          <w:sz w:val="28"/>
          <w:szCs w:val="28"/>
          <w:lang w:val="ru-RU"/>
        </w:rPr>
        <w:t>безопасности</w:t>
      </w:r>
      <w:r w:rsidRPr="0098524A">
        <w:rPr>
          <w:color w:val="313136"/>
          <w:w w:val="103"/>
          <w:sz w:val="28"/>
          <w:szCs w:val="28"/>
          <w:lang w:val="ru-RU"/>
        </w:rPr>
        <w:t>,</w:t>
      </w:r>
      <w:r w:rsidRPr="0098524A">
        <w:rPr>
          <w:color w:val="313136"/>
          <w:spacing w:val="30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>направленны</w:t>
      </w:r>
      <w:r w:rsidRPr="0098524A">
        <w:rPr>
          <w:color w:val="313136"/>
          <w:w w:val="102"/>
          <w:sz w:val="28"/>
          <w:szCs w:val="28"/>
          <w:lang w:val="ru-RU"/>
        </w:rPr>
        <w:t>е</w:t>
      </w:r>
      <w:r w:rsidRPr="0098524A">
        <w:rPr>
          <w:color w:val="313136"/>
          <w:spacing w:val="2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4"/>
          <w:sz w:val="28"/>
          <w:szCs w:val="28"/>
          <w:lang w:val="ru-RU"/>
        </w:rPr>
        <w:t xml:space="preserve">на </w:t>
      </w:r>
      <w:r w:rsidRPr="0098524A">
        <w:rPr>
          <w:color w:val="313136"/>
          <w:spacing w:val="-1"/>
          <w:w w:val="101"/>
          <w:sz w:val="28"/>
          <w:szCs w:val="28"/>
          <w:lang w:val="ru-RU"/>
        </w:rPr>
        <w:t>повышени</w:t>
      </w:r>
      <w:r w:rsidRPr="0098524A">
        <w:rPr>
          <w:color w:val="313136"/>
          <w:w w:val="101"/>
          <w:sz w:val="28"/>
          <w:szCs w:val="28"/>
          <w:lang w:val="ru-RU"/>
        </w:rPr>
        <w:t>е</w:t>
      </w:r>
      <w:r w:rsidRPr="0098524A">
        <w:rPr>
          <w:color w:val="31313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33"/>
          <w:sz w:val="28"/>
          <w:szCs w:val="28"/>
          <w:lang w:val="ru-RU"/>
        </w:rPr>
        <w:t xml:space="preserve"> </w:t>
      </w:r>
      <w:r w:rsidRPr="0098524A">
        <w:rPr>
          <w:color w:val="313136"/>
          <w:sz w:val="28"/>
          <w:szCs w:val="28"/>
          <w:lang w:val="ru-RU"/>
        </w:rPr>
        <w:t>ур</w:t>
      </w:r>
      <w:r w:rsidR="00DA76CE" w:rsidRPr="0098524A">
        <w:rPr>
          <w:color w:val="313136"/>
          <w:spacing w:val="31"/>
          <w:sz w:val="28"/>
          <w:szCs w:val="28"/>
          <w:lang w:val="ru-RU"/>
        </w:rPr>
        <w:t xml:space="preserve">овня противопожарной </w:t>
      </w:r>
      <w:r w:rsidRPr="0098524A">
        <w:rPr>
          <w:color w:val="757479"/>
          <w:sz w:val="28"/>
          <w:szCs w:val="28"/>
          <w:lang w:val="ru-RU"/>
        </w:rPr>
        <w:t xml:space="preserve"> </w:t>
      </w:r>
      <w:r w:rsidRPr="0098524A">
        <w:rPr>
          <w:color w:val="757479"/>
          <w:spacing w:val="-29"/>
          <w:sz w:val="28"/>
          <w:szCs w:val="28"/>
          <w:lang w:val="ru-RU"/>
        </w:rPr>
        <w:t xml:space="preserve"> </w:t>
      </w:r>
      <w:r w:rsidR="00DA76CE" w:rsidRPr="0098524A">
        <w:rPr>
          <w:color w:val="757479"/>
          <w:w w:val="106"/>
          <w:sz w:val="28"/>
          <w:szCs w:val="28"/>
          <w:lang w:val="ru-RU"/>
        </w:rPr>
        <w:t xml:space="preserve"> </w:t>
      </w:r>
      <w:r w:rsidRPr="0098524A">
        <w:rPr>
          <w:color w:val="424248"/>
          <w:spacing w:val="18"/>
          <w:sz w:val="28"/>
          <w:szCs w:val="28"/>
          <w:lang w:val="ru-RU"/>
        </w:rPr>
        <w:t xml:space="preserve"> </w:t>
      </w:r>
      <w:r w:rsidRPr="0098524A">
        <w:rPr>
          <w:color w:val="313136"/>
          <w:w w:val="101"/>
          <w:sz w:val="28"/>
          <w:szCs w:val="28"/>
          <w:lang w:val="ru-RU"/>
        </w:rPr>
        <w:t>защиты</w:t>
      </w:r>
      <w:r w:rsidRPr="0098524A">
        <w:rPr>
          <w:color w:val="313136"/>
          <w:spacing w:val="26"/>
          <w:sz w:val="28"/>
          <w:szCs w:val="28"/>
          <w:lang w:val="ru-RU"/>
        </w:rPr>
        <w:t xml:space="preserve"> </w:t>
      </w:r>
      <w:r w:rsidRPr="0098524A">
        <w:rPr>
          <w:color w:val="313136"/>
          <w:w w:val="103"/>
          <w:sz w:val="28"/>
          <w:szCs w:val="28"/>
          <w:lang w:val="ru-RU"/>
        </w:rPr>
        <w:lastRenderedPageBreak/>
        <w:t>территории</w:t>
      </w:r>
      <w:r w:rsidRPr="0098524A">
        <w:rPr>
          <w:color w:val="313136"/>
          <w:sz w:val="28"/>
          <w:szCs w:val="28"/>
          <w:lang w:val="ru-RU"/>
        </w:rPr>
        <w:t xml:space="preserve">   </w:t>
      </w:r>
      <w:r w:rsidRPr="0098524A">
        <w:rPr>
          <w:color w:val="313136"/>
          <w:spacing w:val="-2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>населенног</w:t>
      </w:r>
      <w:r w:rsidRPr="0098524A">
        <w:rPr>
          <w:color w:val="313136"/>
          <w:w w:val="102"/>
          <w:sz w:val="28"/>
          <w:szCs w:val="28"/>
          <w:lang w:val="ru-RU"/>
        </w:rPr>
        <w:t>о</w:t>
      </w:r>
      <w:r w:rsidRPr="0098524A">
        <w:rPr>
          <w:color w:val="313136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32"/>
          <w:sz w:val="28"/>
          <w:szCs w:val="28"/>
          <w:lang w:val="ru-RU"/>
        </w:rPr>
        <w:t xml:space="preserve"> </w:t>
      </w:r>
      <w:r w:rsidRPr="0098524A">
        <w:rPr>
          <w:color w:val="313136"/>
          <w:spacing w:val="-1"/>
          <w:w w:val="102"/>
          <w:sz w:val="28"/>
          <w:szCs w:val="28"/>
          <w:lang w:val="ru-RU"/>
        </w:rPr>
        <w:t xml:space="preserve">пункта, </w:t>
      </w:r>
      <w:r w:rsidRPr="0098524A">
        <w:rPr>
          <w:color w:val="313136"/>
          <w:w w:val="105"/>
          <w:sz w:val="28"/>
          <w:szCs w:val="28"/>
          <w:lang w:val="ru-RU"/>
        </w:rPr>
        <w:t>домовладений.</w:t>
      </w:r>
    </w:p>
    <w:p w:rsidR="0098524A" w:rsidRPr="0098524A" w:rsidRDefault="0098524A">
      <w:pPr>
        <w:pStyle w:val="a3"/>
        <w:spacing w:line="247" w:lineRule="auto"/>
        <w:ind w:left="242" w:right="109" w:firstLine="708"/>
        <w:jc w:val="both"/>
        <w:rPr>
          <w:sz w:val="28"/>
          <w:szCs w:val="28"/>
          <w:lang w:val="ru-RU"/>
        </w:rPr>
      </w:pPr>
      <w:r w:rsidRPr="0098524A">
        <w:rPr>
          <w:color w:val="313136"/>
          <w:w w:val="103"/>
          <w:sz w:val="28"/>
          <w:szCs w:val="28"/>
          <w:lang w:val="ru-RU"/>
        </w:rPr>
        <w:t>2.</w:t>
      </w:r>
      <w:r w:rsidRPr="0098524A">
        <w:rPr>
          <w:rStyle w:val="FontStyle14"/>
          <w:sz w:val="28"/>
          <w:szCs w:val="28"/>
          <w:lang w:val="ru-RU"/>
        </w:rPr>
        <w:t xml:space="preserve"> Настоящее </w:t>
      </w:r>
      <w:r w:rsidR="00140BF9">
        <w:rPr>
          <w:rStyle w:val="FontStyle14"/>
          <w:sz w:val="28"/>
          <w:szCs w:val="28"/>
          <w:lang w:val="ru-RU"/>
        </w:rPr>
        <w:t>постановление</w:t>
      </w:r>
      <w:r w:rsidRPr="0098524A">
        <w:rPr>
          <w:rStyle w:val="FontStyle14"/>
          <w:sz w:val="28"/>
          <w:szCs w:val="28"/>
          <w:lang w:val="ru-RU"/>
        </w:rPr>
        <w:t xml:space="preserve"> опубликовать в газете «Земля</w:t>
      </w:r>
      <w:r w:rsidRPr="0098524A">
        <w:rPr>
          <w:rStyle w:val="FontStyle14"/>
          <w:sz w:val="28"/>
          <w:szCs w:val="28"/>
          <w:lang w:val="ru-RU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Pr="0098524A">
        <w:rPr>
          <w:rStyle w:val="FontStyle14"/>
          <w:sz w:val="28"/>
          <w:szCs w:val="28"/>
        </w:rPr>
        <w:t>httr</w:t>
      </w:r>
      <w:proofErr w:type="spellEnd"/>
      <w:r w:rsidRPr="0098524A">
        <w:rPr>
          <w:rStyle w:val="FontStyle14"/>
          <w:sz w:val="28"/>
          <w:szCs w:val="28"/>
          <w:lang w:val="ru-RU"/>
        </w:rPr>
        <w:t>://</w:t>
      </w:r>
      <w:r w:rsidRPr="0098524A">
        <w:rPr>
          <w:rStyle w:val="FontStyle14"/>
          <w:sz w:val="28"/>
          <w:szCs w:val="28"/>
        </w:rPr>
        <w:t>www</w:t>
      </w:r>
      <w:r w:rsidRPr="0098524A">
        <w:rPr>
          <w:rStyle w:val="FontStyle14"/>
          <w:sz w:val="28"/>
          <w:szCs w:val="28"/>
          <w:lang w:val="ru-RU"/>
        </w:rPr>
        <w:t>.</w:t>
      </w:r>
      <w:r w:rsidRPr="0098524A">
        <w:rPr>
          <w:rStyle w:val="FontStyle14"/>
          <w:sz w:val="28"/>
          <w:szCs w:val="28"/>
        </w:rPr>
        <w:t>trubech</w:t>
      </w:r>
      <w:r w:rsidRPr="0098524A">
        <w:rPr>
          <w:rStyle w:val="FontStyle14"/>
          <w:sz w:val="28"/>
          <w:szCs w:val="28"/>
          <w:lang w:val="ru-RU"/>
        </w:rPr>
        <w:t>.</w:t>
      </w:r>
      <w:r w:rsidRPr="0098524A">
        <w:rPr>
          <w:rStyle w:val="FontStyle14"/>
          <w:sz w:val="28"/>
          <w:szCs w:val="28"/>
        </w:rPr>
        <w:t>ru</w:t>
      </w:r>
      <w:r w:rsidRPr="0098524A">
        <w:rPr>
          <w:rStyle w:val="FontStyle14"/>
          <w:sz w:val="28"/>
          <w:szCs w:val="28"/>
          <w:lang w:val="ru-RU"/>
        </w:rPr>
        <w:t xml:space="preserve"> .</w:t>
      </w:r>
    </w:p>
    <w:p w:rsidR="0098524A" w:rsidRDefault="00652A44" w:rsidP="0098524A">
      <w:pPr>
        <w:pStyle w:val="a3"/>
        <w:spacing w:before="68" w:line="249" w:lineRule="auto"/>
        <w:ind w:left="102" w:firstLine="807"/>
        <w:rPr>
          <w:color w:val="36343A"/>
          <w:w w:val="105"/>
          <w:sz w:val="28"/>
          <w:szCs w:val="28"/>
          <w:lang w:val="ru-RU"/>
        </w:rPr>
      </w:pPr>
      <w:r w:rsidRPr="00652A44">
        <w:rPr>
          <w:sz w:val="28"/>
          <w:szCs w:val="28"/>
        </w:rPr>
        <w:pict>
          <v:line id="_x0000_s1030" style="position:absolute;left:0;text-align:left;z-index:251665408;mso-position-horizontal-relative:page;mso-position-vertical-relative:page" from="37.5pt,839.5pt" to="234.6pt,839.5pt" strokeweight=".16953mm">
            <w10:wrap anchorx="page" anchory="page"/>
          </v:line>
        </w:pict>
      </w:r>
      <w:r w:rsidR="0098524A" w:rsidRPr="0098524A">
        <w:rPr>
          <w:color w:val="36343A"/>
          <w:w w:val="105"/>
          <w:sz w:val="28"/>
          <w:szCs w:val="28"/>
          <w:lang w:val="ru-RU"/>
        </w:rPr>
        <w:t xml:space="preserve">3. </w:t>
      </w:r>
      <w:proofErr w:type="gramStart"/>
      <w:r w:rsidR="0098524A" w:rsidRPr="0098524A">
        <w:rPr>
          <w:color w:val="36343A"/>
          <w:w w:val="105"/>
          <w:sz w:val="28"/>
          <w:szCs w:val="28"/>
          <w:lang w:val="ru-RU"/>
        </w:rPr>
        <w:t>Контроль за</w:t>
      </w:r>
      <w:proofErr w:type="gramEnd"/>
      <w:r w:rsidR="0098524A" w:rsidRPr="0098524A">
        <w:rPr>
          <w:color w:val="36343A"/>
          <w:w w:val="105"/>
          <w:sz w:val="28"/>
          <w:szCs w:val="28"/>
          <w:lang w:val="ru-RU"/>
        </w:rPr>
        <w:t xml:space="preserve"> исполнением настоящего постановления возложить на  заместителя</w:t>
      </w:r>
      <w:r w:rsidR="0098524A" w:rsidRPr="0098524A">
        <w:rPr>
          <w:color w:val="36343A"/>
          <w:spacing w:val="-19"/>
          <w:w w:val="105"/>
          <w:sz w:val="28"/>
          <w:szCs w:val="28"/>
          <w:lang w:val="ru-RU"/>
        </w:rPr>
        <w:t xml:space="preserve"> </w:t>
      </w:r>
      <w:r w:rsidR="0098524A" w:rsidRPr="0098524A">
        <w:rPr>
          <w:color w:val="36343A"/>
          <w:w w:val="105"/>
          <w:sz w:val="28"/>
          <w:szCs w:val="28"/>
          <w:lang w:val="ru-RU"/>
        </w:rPr>
        <w:t>главы</w:t>
      </w:r>
      <w:r w:rsidR="0098524A" w:rsidRPr="0098524A">
        <w:rPr>
          <w:color w:val="36343A"/>
          <w:spacing w:val="-32"/>
          <w:w w:val="105"/>
          <w:sz w:val="28"/>
          <w:szCs w:val="28"/>
          <w:lang w:val="ru-RU"/>
        </w:rPr>
        <w:t xml:space="preserve"> </w:t>
      </w:r>
      <w:r w:rsidR="0098524A" w:rsidRPr="0098524A">
        <w:rPr>
          <w:color w:val="36343A"/>
          <w:w w:val="105"/>
          <w:sz w:val="28"/>
          <w:szCs w:val="28"/>
          <w:lang w:val="ru-RU"/>
        </w:rPr>
        <w:t>администрации</w:t>
      </w:r>
      <w:r w:rsidR="0098524A" w:rsidRPr="0098524A">
        <w:rPr>
          <w:color w:val="36343A"/>
          <w:spacing w:val="-21"/>
          <w:w w:val="105"/>
          <w:sz w:val="28"/>
          <w:szCs w:val="28"/>
          <w:lang w:val="ru-RU"/>
        </w:rPr>
        <w:t xml:space="preserve"> </w:t>
      </w:r>
      <w:r w:rsidR="0098524A" w:rsidRPr="0098524A">
        <w:rPr>
          <w:color w:val="36343A"/>
          <w:w w:val="105"/>
          <w:sz w:val="28"/>
          <w:szCs w:val="28"/>
          <w:lang w:val="ru-RU"/>
        </w:rPr>
        <w:t xml:space="preserve">Трубчевского </w:t>
      </w:r>
      <w:r w:rsidR="0098524A" w:rsidRPr="0098524A">
        <w:rPr>
          <w:color w:val="36343A"/>
          <w:spacing w:val="-29"/>
          <w:w w:val="105"/>
          <w:sz w:val="28"/>
          <w:szCs w:val="28"/>
          <w:lang w:val="ru-RU"/>
        </w:rPr>
        <w:t xml:space="preserve"> </w:t>
      </w:r>
      <w:r w:rsidR="0098524A" w:rsidRPr="0098524A">
        <w:rPr>
          <w:color w:val="36343A"/>
          <w:w w:val="105"/>
          <w:sz w:val="28"/>
          <w:szCs w:val="28"/>
          <w:lang w:val="ru-RU"/>
        </w:rPr>
        <w:t>района</w:t>
      </w:r>
      <w:r w:rsidR="0098524A" w:rsidRPr="0098524A">
        <w:rPr>
          <w:color w:val="36343A"/>
          <w:spacing w:val="-30"/>
          <w:w w:val="105"/>
          <w:sz w:val="28"/>
          <w:szCs w:val="28"/>
          <w:lang w:val="ru-RU"/>
        </w:rPr>
        <w:t xml:space="preserve"> </w:t>
      </w:r>
      <w:r w:rsidR="0098524A" w:rsidRPr="0098524A">
        <w:rPr>
          <w:color w:val="36343A"/>
          <w:w w:val="105"/>
          <w:sz w:val="28"/>
          <w:szCs w:val="28"/>
          <w:lang w:val="ru-RU"/>
        </w:rPr>
        <w:t>Слободчикова Е.А.</w:t>
      </w: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  <w:r>
        <w:rPr>
          <w:color w:val="36343A"/>
          <w:w w:val="105"/>
          <w:sz w:val="28"/>
          <w:szCs w:val="28"/>
          <w:lang w:val="ru-RU"/>
        </w:rPr>
        <w:t>Глава администрации Трубчевского</w:t>
      </w: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  <w:r>
        <w:rPr>
          <w:color w:val="36343A"/>
          <w:w w:val="105"/>
          <w:sz w:val="28"/>
          <w:szCs w:val="28"/>
          <w:lang w:val="ru-RU"/>
        </w:rPr>
        <w:t>муниципального района                                                                   И.И.Обыдённов</w:t>
      </w: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RDefault="0098524A" w:rsidP="0098524A">
      <w:pPr>
        <w:pStyle w:val="a3"/>
        <w:spacing w:before="68" w:line="249" w:lineRule="auto"/>
        <w:rPr>
          <w:color w:val="36343A"/>
          <w:w w:val="105"/>
          <w:sz w:val="28"/>
          <w:szCs w:val="28"/>
          <w:lang w:val="ru-RU"/>
        </w:rPr>
      </w:pPr>
    </w:p>
    <w:p w:rsidR="0098524A" w:rsidDel="000F3571" w:rsidRDefault="0098524A" w:rsidP="0098524A">
      <w:pPr>
        <w:pStyle w:val="a3"/>
        <w:spacing w:before="68" w:line="249" w:lineRule="auto"/>
        <w:rPr>
          <w:del w:id="0" w:author="User" w:date="2021-07-15T15:01:00Z"/>
          <w:color w:val="36343A"/>
          <w:w w:val="105"/>
          <w:sz w:val="28"/>
          <w:szCs w:val="28"/>
          <w:lang w:val="ru-RU"/>
        </w:rPr>
      </w:pPr>
    </w:p>
    <w:p w:rsidR="0098524A" w:rsidRDefault="0098524A">
      <w:pPr>
        <w:spacing w:line="247" w:lineRule="auto"/>
        <w:jc w:val="both"/>
        <w:rPr>
          <w:sz w:val="28"/>
          <w:szCs w:val="28"/>
          <w:lang w:val="ru-RU"/>
        </w:rPr>
      </w:pPr>
    </w:p>
    <w:p w:rsidR="0098524A" w:rsidRDefault="0098524A">
      <w:pPr>
        <w:spacing w:line="247" w:lineRule="auto"/>
        <w:jc w:val="both"/>
        <w:rPr>
          <w:sz w:val="28"/>
          <w:szCs w:val="28"/>
          <w:lang w:val="ru-RU"/>
        </w:rPr>
      </w:pPr>
    </w:p>
    <w:p w:rsidR="0098524A" w:rsidRDefault="0098524A">
      <w:pPr>
        <w:spacing w:line="247" w:lineRule="auto"/>
        <w:jc w:val="both"/>
        <w:rPr>
          <w:sz w:val="28"/>
          <w:szCs w:val="28"/>
          <w:lang w:val="ru-RU"/>
        </w:rPr>
      </w:pPr>
    </w:p>
    <w:p w:rsidR="0098524A" w:rsidRPr="0098524A" w:rsidRDefault="0098524A">
      <w:pPr>
        <w:spacing w:line="247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98524A" w:rsidRDefault="0098524A">
      <w:pPr>
        <w:spacing w:line="247" w:lineRule="auto"/>
        <w:jc w:val="both"/>
        <w:rPr>
          <w:sz w:val="24"/>
          <w:szCs w:val="24"/>
          <w:lang w:val="ru-RU"/>
        </w:rPr>
      </w:pPr>
    </w:p>
    <w:p w:rsidR="0098524A" w:rsidRDefault="0098524A">
      <w:pPr>
        <w:spacing w:line="247" w:lineRule="auto"/>
        <w:jc w:val="both"/>
        <w:rPr>
          <w:sz w:val="24"/>
          <w:szCs w:val="24"/>
          <w:lang w:val="ru-RU"/>
        </w:rPr>
      </w:pPr>
    </w:p>
    <w:p w:rsidR="0098524A" w:rsidRDefault="0098524A">
      <w:pPr>
        <w:spacing w:line="247" w:lineRule="auto"/>
        <w:jc w:val="both"/>
        <w:rPr>
          <w:sz w:val="24"/>
          <w:szCs w:val="24"/>
          <w:lang w:val="ru-RU"/>
        </w:rPr>
      </w:pPr>
    </w:p>
    <w:p w:rsidR="0098524A" w:rsidRDefault="0098524A">
      <w:pPr>
        <w:spacing w:line="247" w:lineRule="auto"/>
        <w:jc w:val="both"/>
        <w:rPr>
          <w:sz w:val="24"/>
          <w:szCs w:val="24"/>
          <w:lang w:val="ru-RU"/>
        </w:rPr>
      </w:pPr>
    </w:p>
    <w:p w:rsidR="0098524A" w:rsidRDefault="0098524A">
      <w:pPr>
        <w:spacing w:line="247" w:lineRule="auto"/>
        <w:jc w:val="both"/>
        <w:rPr>
          <w:sz w:val="24"/>
          <w:szCs w:val="24"/>
          <w:lang w:val="ru-RU"/>
        </w:rPr>
      </w:pPr>
    </w:p>
    <w:p w:rsidR="0098524A" w:rsidRDefault="0098524A">
      <w:pPr>
        <w:spacing w:line="247" w:lineRule="auto"/>
        <w:jc w:val="both"/>
        <w:rPr>
          <w:sz w:val="24"/>
          <w:szCs w:val="24"/>
          <w:lang w:val="ru-RU"/>
        </w:rPr>
      </w:pPr>
    </w:p>
    <w:p w:rsidR="0098524A" w:rsidRPr="0098524A" w:rsidRDefault="0098524A">
      <w:pPr>
        <w:spacing w:line="247" w:lineRule="auto"/>
        <w:jc w:val="both"/>
        <w:rPr>
          <w:sz w:val="24"/>
          <w:szCs w:val="24"/>
          <w:lang w:val="ru-RU"/>
        </w:rPr>
        <w:sectPr w:rsidR="0098524A" w:rsidRPr="0098524A">
          <w:type w:val="continuous"/>
          <w:pgSz w:w="12360" w:h="17150"/>
          <w:pgMar w:top="1260" w:right="600" w:bottom="280" w:left="1740" w:header="720" w:footer="720" w:gutter="0"/>
          <w:cols w:space="720"/>
        </w:sectPr>
      </w:pPr>
    </w:p>
    <w:p w:rsidR="001811F5" w:rsidRPr="006A7661" w:rsidRDefault="001811F5">
      <w:pPr>
        <w:pStyle w:val="a3"/>
        <w:rPr>
          <w:sz w:val="30"/>
          <w:lang w:val="ru-RU"/>
        </w:rPr>
      </w:pPr>
    </w:p>
    <w:p w:rsidR="001811F5" w:rsidRPr="006A7661" w:rsidRDefault="001811F5">
      <w:pPr>
        <w:pStyle w:val="a3"/>
        <w:rPr>
          <w:sz w:val="30"/>
          <w:lang w:val="ru-RU"/>
        </w:rPr>
      </w:pPr>
    </w:p>
    <w:p w:rsidR="001811F5" w:rsidRPr="006A7661" w:rsidRDefault="001811F5">
      <w:pPr>
        <w:pStyle w:val="a3"/>
        <w:rPr>
          <w:sz w:val="30"/>
          <w:lang w:val="ru-RU"/>
        </w:rPr>
      </w:pPr>
    </w:p>
    <w:p w:rsidR="001811F5" w:rsidRPr="006A7661" w:rsidRDefault="00652A44">
      <w:pPr>
        <w:pStyle w:val="a3"/>
        <w:ind w:right="208"/>
        <w:jc w:val="right"/>
        <w:rPr>
          <w:lang w:val="ru-RU"/>
        </w:rPr>
      </w:pPr>
      <w:r w:rsidRPr="00652A44">
        <w:pict>
          <v:line id="_x0000_s1027" style="position:absolute;left:0;text-align:left;z-index:251660288;mso-position-horizontal-relative:page;mso-position-vertical-relative:page" from="-60.1pt,183.65pt" to="-60.1pt,141.35pt" strokeweight=".25439mm">
            <w10:wrap anchorx="page" anchory="page"/>
          </v:line>
        </w:pict>
      </w:r>
      <w:r w:rsidR="006A7661">
        <w:rPr>
          <w:color w:val="36343A"/>
          <w:w w:val="105"/>
          <w:lang w:val="ru-RU"/>
        </w:rPr>
        <w:t xml:space="preserve"> </w:t>
      </w:r>
    </w:p>
    <w:sectPr w:rsidR="001811F5" w:rsidRPr="006A7661" w:rsidSect="001811F5">
      <w:pgSz w:w="12450" w:h="17220"/>
      <w:pgMar w:top="1320" w:right="1000" w:bottom="28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811F5"/>
    <w:rsid w:val="000526E7"/>
    <w:rsid w:val="000F3571"/>
    <w:rsid w:val="001027EB"/>
    <w:rsid w:val="00140BF9"/>
    <w:rsid w:val="001811F5"/>
    <w:rsid w:val="004F6382"/>
    <w:rsid w:val="00652A44"/>
    <w:rsid w:val="006A7661"/>
    <w:rsid w:val="006F3A58"/>
    <w:rsid w:val="00775D53"/>
    <w:rsid w:val="007C6DBC"/>
    <w:rsid w:val="0098524A"/>
    <w:rsid w:val="00B36E79"/>
    <w:rsid w:val="00B44EF7"/>
    <w:rsid w:val="00BE4A1B"/>
    <w:rsid w:val="00BF4731"/>
    <w:rsid w:val="00DA76CE"/>
    <w:rsid w:val="00F44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11F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1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11F5"/>
    <w:rPr>
      <w:sz w:val="27"/>
      <w:szCs w:val="27"/>
    </w:rPr>
  </w:style>
  <w:style w:type="paragraph" w:styleId="a4">
    <w:name w:val="List Paragraph"/>
    <w:basedOn w:val="a"/>
    <w:uiPriority w:val="1"/>
    <w:qFormat/>
    <w:rsid w:val="001811F5"/>
  </w:style>
  <w:style w:type="paragraph" w:customStyle="1" w:styleId="TableParagraph">
    <w:name w:val="Table Paragraph"/>
    <w:basedOn w:val="a"/>
    <w:uiPriority w:val="1"/>
    <w:qFormat/>
    <w:rsid w:val="001811F5"/>
  </w:style>
  <w:style w:type="paragraph" w:styleId="a5">
    <w:name w:val="No Spacing"/>
    <w:uiPriority w:val="1"/>
    <w:qFormat/>
    <w:rsid w:val="00DA76C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98524A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9852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52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AAFB0-30F3-4925-9602-3EA38EA5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2021-07-15T12:01:00Z</cp:lastPrinted>
  <dcterms:created xsi:type="dcterms:W3CDTF">2021-07-14T14:14:00Z</dcterms:created>
  <dcterms:modified xsi:type="dcterms:W3CDTF">2021-08-09T09:48:00Z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